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9997647" w14:textId="06CF27DE" w:rsidR="0074532A" w:rsidRDefault="0054018B">
      <w:pPr>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spacing w:line="360" w:lineRule="auto"/>
        <w:jc w:val="center"/>
        <w:rPr>
          <w:rFonts w:ascii="微软简标宋" w:eastAsia="微软简标宋"/>
          <w:b/>
          <w:sz w:val="32"/>
          <w:szCs w:val="21"/>
        </w:rPr>
      </w:pPr>
    </w:p>
    <w:p w14:paraId="2FC2DCEC" w14:textId="77777777" w:rsidR="0074532A" w:rsidRDefault="00000000">
      <w:pPr>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紫金农商银行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adjustRightInd w:val="0"/>
        <w:snapToGrid w:val="0"/>
        <w:spacing w:line="360" w:lineRule="auto"/>
        <w:ind w:firstLineChars="200" w:firstLine="420"/>
      </w:pPr>
    </w:p>
    <w:p w14:paraId="53F741B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adjustRightInd w:val="0"/>
        <w:snapToGrid w:val="0"/>
        <w:spacing w:line="360" w:lineRule="auto"/>
        <w:ind w:firstLineChars="200" w:firstLine="420"/>
        <w:jc w:val="right"/>
      </w:pPr>
      <w:r>
        <w:rPr>
          <w:rFonts w:ascii="微软简仿宋" w:eastAsia="微软简仿宋" w:hint="eastAsia"/>
          <w:color w:val="000000"/>
          <w:szCs w:val="21"/>
        </w:rPr>
        <w:t>年    月      日</w:t>
      </w:r>
    </w:p>
    <w:sectPr w:rsidR="00032003">
      <w:headerReference w:type="default" r:id="rId7"/>
      <w:footerReference w:type="default" r:id="rId8"/>
      <w:pgSz w:w="11906" w:h="16838"/>
      <w:pgMar w:top="1440" w:right="1800" w:bottom="1440" w:left="1800" w:header="0" w:footer="425"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8EB86" w14:textId="77777777" w:rsidR="00594D79" w:rsidRDefault="00594D79">
      <w:r>
        <w:separator/>
      </w:r>
    </w:p>
  </w:endnote>
  <w:endnote w:type="continuationSeparator" w:id="0">
    <w:p w14:paraId="09A7FE7B" w14:textId="77777777" w:rsidR="00594D79" w:rsidRDefault="00594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楷体">
    <w:panose1 w:val="02010609060101010101"/>
    <w:charset w:val="86"/>
    <w:family w:val="modern"/>
    <w:pitch w:val="fixed"/>
    <w:sig w:usb0="800002BF" w:usb1="38CF7CFA" w:usb2="00000016" w:usb3="00000000" w:csb0="00040001" w:csb1="00000000"/>
  </w:font>
  <w:font w:name="微软简仿宋">
    <w:altName w:val="微软雅黑"/>
    <w:charset w:val="86"/>
    <w:family w:val="auto"/>
    <w:pitch w:val="default"/>
  </w:font>
  <w:font w:name="Tahoma">
    <w:panose1 w:val="020B0604030504040204"/>
    <w:charset w:val="00"/>
    <w:family w:val="swiss"/>
    <w:pitch w:val="variable"/>
    <w:sig w:usb0="E1002EFF" w:usb1="C000605B" w:usb2="00000029" w:usb3="00000000" w:csb0="000101FF" w:csb1="00000000"/>
  </w:font>
  <w:font w:name="微软简标宋">
    <w:altName w:val="微软雅黑"/>
    <w:charset w:val="86"/>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F3CFC" w14:textId="77777777" w:rsidR="0074532A" w:rsidRDefault="00000000">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14</w:t>
    </w:r>
    <w:r>
      <w:rPr>
        <w:b/>
        <w:bCs/>
        <w:sz w:val="24"/>
        <w:szCs w:val="24"/>
      </w:rPr>
      <w:fldChar w:fldCharType="end"/>
    </w:r>
  </w:p>
  <w:p w14:paraId="23C3838A" w14:textId="77777777" w:rsidR="0074532A" w:rsidRDefault="0074532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F4E3B" w14:textId="77777777" w:rsidR="00594D79" w:rsidRDefault="00594D79">
      <w:r>
        <w:separator/>
      </w:r>
    </w:p>
  </w:footnote>
  <w:footnote w:type="continuationSeparator" w:id="0">
    <w:p w14:paraId="2E4CB2BB" w14:textId="77777777" w:rsidR="00594D79" w:rsidRDefault="00594D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8E04" w14:textId="77777777" w:rsidR="0074532A" w:rsidRDefault="0074532A">
    <w:pPr>
      <w:pStyle w:val="a9"/>
      <w:pBdr>
        <w:bottom w:val="none" w:sz="0" w:space="0" w:color="auto"/>
      </w:pBdr>
      <w:spacing w:line="360" w:lineRule="auto"/>
      <w:rPr>
        <w:b/>
        <w:color w:val="FF0000"/>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2B32"/>
    <w:rsid w:val="000175DF"/>
    <w:rsid w:val="00020855"/>
    <w:rsid w:val="00025936"/>
    <w:rsid w:val="00032003"/>
    <w:rsid w:val="00033508"/>
    <w:rsid w:val="00033895"/>
    <w:rsid w:val="00044391"/>
    <w:rsid w:val="000471F3"/>
    <w:rsid w:val="0005078B"/>
    <w:rsid w:val="0005402D"/>
    <w:rsid w:val="0007721C"/>
    <w:rsid w:val="00084715"/>
    <w:rsid w:val="000B0DA8"/>
    <w:rsid w:val="000B257C"/>
    <w:rsid w:val="000B6565"/>
    <w:rsid w:val="000C09D6"/>
    <w:rsid w:val="000D7BFB"/>
    <w:rsid w:val="000E313F"/>
    <w:rsid w:val="00101D78"/>
    <w:rsid w:val="0011388E"/>
    <w:rsid w:val="00126602"/>
    <w:rsid w:val="00140CCD"/>
    <w:rsid w:val="001412E2"/>
    <w:rsid w:val="0015200E"/>
    <w:rsid w:val="00172A27"/>
    <w:rsid w:val="001822AC"/>
    <w:rsid w:val="001823D9"/>
    <w:rsid w:val="00191B8D"/>
    <w:rsid w:val="0019739F"/>
    <w:rsid w:val="001A41B8"/>
    <w:rsid w:val="001A6848"/>
    <w:rsid w:val="001C2CF9"/>
    <w:rsid w:val="001D6BF7"/>
    <w:rsid w:val="001E6318"/>
    <w:rsid w:val="001F0634"/>
    <w:rsid w:val="002103D9"/>
    <w:rsid w:val="00224390"/>
    <w:rsid w:val="002243A1"/>
    <w:rsid w:val="0022586E"/>
    <w:rsid w:val="00247069"/>
    <w:rsid w:val="002479D3"/>
    <w:rsid w:val="00252CF1"/>
    <w:rsid w:val="0026643E"/>
    <w:rsid w:val="00272255"/>
    <w:rsid w:val="00283B40"/>
    <w:rsid w:val="00287EA1"/>
    <w:rsid w:val="00294275"/>
    <w:rsid w:val="002A1F84"/>
    <w:rsid w:val="002B10CF"/>
    <w:rsid w:val="002B53F3"/>
    <w:rsid w:val="002C26BE"/>
    <w:rsid w:val="002C316E"/>
    <w:rsid w:val="002D135A"/>
    <w:rsid w:val="002D5607"/>
    <w:rsid w:val="002D5F55"/>
    <w:rsid w:val="002E036E"/>
    <w:rsid w:val="002E1615"/>
    <w:rsid w:val="002F6055"/>
    <w:rsid w:val="00302315"/>
    <w:rsid w:val="00311686"/>
    <w:rsid w:val="00312AD0"/>
    <w:rsid w:val="00323867"/>
    <w:rsid w:val="003343A9"/>
    <w:rsid w:val="00334BAC"/>
    <w:rsid w:val="00364F4F"/>
    <w:rsid w:val="00367E33"/>
    <w:rsid w:val="0038136C"/>
    <w:rsid w:val="003B4286"/>
    <w:rsid w:val="003B666B"/>
    <w:rsid w:val="003B716A"/>
    <w:rsid w:val="003C47D4"/>
    <w:rsid w:val="003C50F4"/>
    <w:rsid w:val="003C50FF"/>
    <w:rsid w:val="003D67EF"/>
    <w:rsid w:val="003F7D72"/>
    <w:rsid w:val="00410471"/>
    <w:rsid w:val="00411BFF"/>
    <w:rsid w:val="00462ACC"/>
    <w:rsid w:val="004643A6"/>
    <w:rsid w:val="004752F5"/>
    <w:rsid w:val="00487BA0"/>
    <w:rsid w:val="00492BA5"/>
    <w:rsid w:val="004A137E"/>
    <w:rsid w:val="004A7EE6"/>
    <w:rsid w:val="004B550F"/>
    <w:rsid w:val="004C5E16"/>
    <w:rsid w:val="004D7929"/>
    <w:rsid w:val="004F653F"/>
    <w:rsid w:val="00501DA4"/>
    <w:rsid w:val="00503D84"/>
    <w:rsid w:val="00506928"/>
    <w:rsid w:val="00507594"/>
    <w:rsid w:val="00512902"/>
    <w:rsid w:val="0052617A"/>
    <w:rsid w:val="0052745C"/>
    <w:rsid w:val="00533739"/>
    <w:rsid w:val="0054018B"/>
    <w:rsid w:val="00564CB7"/>
    <w:rsid w:val="00594D79"/>
    <w:rsid w:val="00596C26"/>
    <w:rsid w:val="005B64E6"/>
    <w:rsid w:val="005D3D7D"/>
    <w:rsid w:val="005D4A23"/>
    <w:rsid w:val="005E0043"/>
    <w:rsid w:val="005E5ECF"/>
    <w:rsid w:val="005E64CA"/>
    <w:rsid w:val="005F2645"/>
    <w:rsid w:val="00613674"/>
    <w:rsid w:val="00647B2A"/>
    <w:rsid w:val="00653F74"/>
    <w:rsid w:val="00654E65"/>
    <w:rsid w:val="00665F94"/>
    <w:rsid w:val="006D0A5A"/>
    <w:rsid w:val="007345BC"/>
    <w:rsid w:val="007452D9"/>
    <w:rsid w:val="0074532A"/>
    <w:rsid w:val="00770690"/>
    <w:rsid w:val="00774480"/>
    <w:rsid w:val="00777157"/>
    <w:rsid w:val="00781FC3"/>
    <w:rsid w:val="00784DD0"/>
    <w:rsid w:val="007C775E"/>
    <w:rsid w:val="007E6C94"/>
    <w:rsid w:val="007F3BB2"/>
    <w:rsid w:val="00832B56"/>
    <w:rsid w:val="0083604A"/>
    <w:rsid w:val="00836095"/>
    <w:rsid w:val="00861726"/>
    <w:rsid w:val="008925BC"/>
    <w:rsid w:val="00896231"/>
    <w:rsid w:val="008B240C"/>
    <w:rsid w:val="008F500B"/>
    <w:rsid w:val="009014B2"/>
    <w:rsid w:val="009073DF"/>
    <w:rsid w:val="0092411C"/>
    <w:rsid w:val="009332D8"/>
    <w:rsid w:val="00933C5D"/>
    <w:rsid w:val="009525CE"/>
    <w:rsid w:val="00971873"/>
    <w:rsid w:val="009831C9"/>
    <w:rsid w:val="00992C51"/>
    <w:rsid w:val="00997474"/>
    <w:rsid w:val="009A269C"/>
    <w:rsid w:val="009C2626"/>
    <w:rsid w:val="009C2784"/>
    <w:rsid w:val="009E321D"/>
    <w:rsid w:val="009E55C3"/>
    <w:rsid w:val="009F4928"/>
    <w:rsid w:val="00A02181"/>
    <w:rsid w:val="00A026E9"/>
    <w:rsid w:val="00A038ED"/>
    <w:rsid w:val="00A06E7D"/>
    <w:rsid w:val="00A212DD"/>
    <w:rsid w:val="00A27500"/>
    <w:rsid w:val="00A303F8"/>
    <w:rsid w:val="00A42764"/>
    <w:rsid w:val="00A52341"/>
    <w:rsid w:val="00A529F5"/>
    <w:rsid w:val="00A64B24"/>
    <w:rsid w:val="00A66758"/>
    <w:rsid w:val="00A766D9"/>
    <w:rsid w:val="00A83156"/>
    <w:rsid w:val="00A8456D"/>
    <w:rsid w:val="00AB4AF6"/>
    <w:rsid w:val="00AB5CC4"/>
    <w:rsid w:val="00AC7C68"/>
    <w:rsid w:val="00AD655D"/>
    <w:rsid w:val="00AE4465"/>
    <w:rsid w:val="00AF0298"/>
    <w:rsid w:val="00AF5635"/>
    <w:rsid w:val="00B102D9"/>
    <w:rsid w:val="00B21CA8"/>
    <w:rsid w:val="00B26CC6"/>
    <w:rsid w:val="00B34976"/>
    <w:rsid w:val="00B45FB3"/>
    <w:rsid w:val="00B46EDE"/>
    <w:rsid w:val="00B65D62"/>
    <w:rsid w:val="00B73F64"/>
    <w:rsid w:val="00B77CD8"/>
    <w:rsid w:val="00B8761A"/>
    <w:rsid w:val="00B96EA5"/>
    <w:rsid w:val="00BA03B2"/>
    <w:rsid w:val="00BA50A0"/>
    <w:rsid w:val="00BA51C2"/>
    <w:rsid w:val="00BB5DE6"/>
    <w:rsid w:val="00BC7950"/>
    <w:rsid w:val="00BC7CA2"/>
    <w:rsid w:val="00BD549C"/>
    <w:rsid w:val="00BE0216"/>
    <w:rsid w:val="00BE7A0A"/>
    <w:rsid w:val="00BF46A4"/>
    <w:rsid w:val="00C06D05"/>
    <w:rsid w:val="00C1141C"/>
    <w:rsid w:val="00C1578D"/>
    <w:rsid w:val="00C20D44"/>
    <w:rsid w:val="00C22F46"/>
    <w:rsid w:val="00C33A51"/>
    <w:rsid w:val="00C356F8"/>
    <w:rsid w:val="00C41CE3"/>
    <w:rsid w:val="00C429EF"/>
    <w:rsid w:val="00C52F19"/>
    <w:rsid w:val="00C653DE"/>
    <w:rsid w:val="00C744AF"/>
    <w:rsid w:val="00C85F02"/>
    <w:rsid w:val="00C97F83"/>
    <w:rsid w:val="00CA5CF5"/>
    <w:rsid w:val="00CE4FE4"/>
    <w:rsid w:val="00CE78F6"/>
    <w:rsid w:val="00D0659B"/>
    <w:rsid w:val="00D07819"/>
    <w:rsid w:val="00D271AA"/>
    <w:rsid w:val="00D40740"/>
    <w:rsid w:val="00D41134"/>
    <w:rsid w:val="00D4566D"/>
    <w:rsid w:val="00D73989"/>
    <w:rsid w:val="00DA1D96"/>
    <w:rsid w:val="00DA2C8D"/>
    <w:rsid w:val="00DB4C68"/>
    <w:rsid w:val="00DB57E6"/>
    <w:rsid w:val="00DB7339"/>
    <w:rsid w:val="00DE1AEB"/>
    <w:rsid w:val="00DE42DD"/>
    <w:rsid w:val="00DE6A44"/>
    <w:rsid w:val="00DF5BB1"/>
    <w:rsid w:val="00E04469"/>
    <w:rsid w:val="00E34D39"/>
    <w:rsid w:val="00E556B6"/>
    <w:rsid w:val="00E56B7B"/>
    <w:rsid w:val="00E702FB"/>
    <w:rsid w:val="00E8053C"/>
    <w:rsid w:val="00E976B3"/>
    <w:rsid w:val="00EA1EE8"/>
    <w:rsid w:val="00EA2765"/>
    <w:rsid w:val="00EA5703"/>
    <w:rsid w:val="00EC5572"/>
    <w:rsid w:val="00EC7C26"/>
    <w:rsid w:val="00ED3342"/>
    <w:rsid w:val="00EE720C"/>
    <w:rsid w:val="00EF2408"/>
    <w:rsid w:val="00F56888"/>
    <w:rsid w:val="00F62F76"/>
    <w:rsid w:val="00F64F6A"/>
    <w:rsid w:val="00F65E44"/>
    <w:rsid w:val="00F85EA2"/>
    <w:rsid w:val="00F86E6C"/>
    <w:rsid w:val="00F9180F"/>
    <w:rsid w:val="00FC1229"/>
    <w:rsid w:val="00FC7B54"/>
    <w:rsid w:val="00FD2204"/>
    <w:rsid w:val="00FF29F3"/>
    <w:rsid w:val="00FF7E68"/>
    <w:rsid w:val="018C006C"/>
    <w:rsid w:val="01AA332E"/>
    <w:rsid w:val="05641868"/>
    <w:rsid w:val="069512CE"/>
    <w:rsid w:val="07CA3311"/>
    <w:rsid w:val="083D5463"/>
    <w:rsid w:val="08F21330"/>
    <w:rsid w:val="08FE5C10"/>
    <w:rsid w:val="09F46C13"/>
    <w:rsid w:val="0AFD4CF7"/>
    <w:rsid w:val="0B870DCA"/>
    <w:rsid w:val="0C40396D"/>
    <w:rsid w:val="0E671E2D"/>
    <w:rsid w:val="0EF45900"/>
    <w:rsid w:val="0F154C88"/>
    <w:rsid w:val="0F2D44BC"/>
    <w:rsid w:val="0FA47C7E"/>
    <w:rsid w:val="10DF26A6"/>
    <w:rsid w:val="116A0A37"/>
    <w:rsid w:val="12E63AE4"/>
    <w:rsid w:val="13757188"/>
    <w:rsid w:val="15EF2E6F"/>
    <w:rsid w:val="176128F4"/>
    <w:rsid w:val="19420199"/>
    <w:rsid w:val="1FEA728B"/>
    <w:rsid w:val="230953C7"/>
    <w:rsid w:val="256C146C"/>
    <w:rsid w:val="25AC74A6"/>
    <w:rsid w:val="2642389A"/>
    <w:rsid w:val="2688072A"/>
    <w:rsid w:val="2AD85AAA"/>
    <w:rsid w:val="2BDA7C05"/>
    <w:rsid w:val="2D717050"/>
    <w:rsid w:val="30A966B8"/>
    <w:rsid w:val="31AA2EA7"/>
    <w:rsid w:val="31C41109"/>
    <w:rsid w:val="32C2363A"/>
    <w:rsid w:val="349073CB"/>
    <w:rsid w:val="35E3392B"/>
    <w:rsid w:val="369F6622"/>
    <w:rsid w:val="373F11B0"/>
    <w:rsid w:val="38113AEF"/>
    <w:rsid w:val="3AFB0073"/>
    <w:rsid w:val="3C0038CE"/>
    <w:rsid w:val="3C56001E"/>
    <w:rsid w:val="3C5D5FD1"/>
    <w:rsid w:val="3C7E2203"/>
    <w:rsid w:val="3D2E613B"/>
    <w:rsid w:val="3F214FC0"/>
    <w:rsid w:val="419F48A1"/>
    <w:rsid w:val="44B11020"/>
    <w:rsid w:val="46FF1EAD"/>
    <w:rsid w:val="481B4E6A"/>
    <w:rsid w:val="49136AD5"/>
    <w:rsid w:val="49BD018B"/>
    <w:rsid w:val="49D8347B"/>
    <w:rsid w:val="4ACB3B22"/>
    <w:rsid w:val="4D351046"/>
    <w:rsid w:val="4E3D2D37"/>
    <w:rsid w:val="4F020496"/>
    <w:rsid w:val="4FC06674"/>
    <w:rsid w:val="4FF54062"/>
    <w:rsid w:val="50621F39"/>
    <w:rsid w:val="50866345"/>
    <w:rsid w:val="50DD0D22"/>
    <w:rsid w:val="50EF6BAC"/>
    <w:rsid w:val="519C66DB"/>
    <w:rsid w:val="52A32098"/>
    <w:rsid w:val="53E16CA3"/>
    <w:rsid w:val="53FF54FC"/>
    <w:rsid w:val="56663987"/>
    <w:rsid w:val="568E4001"/>
    <w:rsid w:val="5754525F"/>
    <w:rsid w:val="57E05DC3"/>
    <w:rsid w:val="59884A42"/>
    <w:rsid w:val="5E0D6200"/>
    <w:rsid w:val="5E9E6C51"/>
    <w:rsid w:val="60FA761A"/>
    <w:rsid w:val="623B5E35"/>
    <w:rsid w:val="62E63AC8"/>
    <w:rsid w:val="6487134E"/>
    <w:rsid w:val="64C92737"/>
    <w:rsid w:val="64D76CD9"/>
    <w:rsid w:val="64E71932"/>
    <w:rsid w:val="65B17339"/>
    <w:rsid w:val="66E66680"/>
    <w:rsid w:val="68BA3B1C"/>
    <w:rsid w:val="6CD77ED6"/>
    <w:rsid w:val="6DB2513E"/>
    <w:rsid w:val="6E8A1D69"/>
    <w:rsid w:val="6EEA3709"/>
    <w:rsid w:val="6F224CA9"/>
    <w:rsid w:val="6FF42930"/>
    <w:rsid w:val="7033779A"/>
    <w:rsid w:val="705131F8"/>
    <w:rsid w:val="70523D49"/>
    <w:rsid w:val="70E006AF"/>
    <w:rsid w:val="73DB7429"/>
    <w:rsid w:val="74165513"/>
    <w:rsid w:val="75806295"/>
    <w:rsid w:val="76DD1481"/>
    <w:rsid w:val="77D50BE3"/>
    <w:rsid w:val="797E697D"/>
    <w:rsid w:val="7A8E48E9"/>
    <w:rsid w:val="7B825B21"/>
    <w:rsid w:val="7BEC0903"/>
    <w:rsid w:val="7CAC4EFA"/>
    <w:rsid w:val="7FDB3C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2169C94E"/>
  <w15:chartTrackingRefBased/>
  <w15:docId w15:val="{C823152B-B54D-49E1-8A58-0C1FC7133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keepNext/>
      <w:keepLines/>
      <w:spacing w:line="560" w:lineRule="exact"/>
      <w:outlineLvl w:val="0"/>
    </w:pPr>
    <w:rPr>
      <w:rFonts w:eastAsia="黑体"/>
      <w:b/>
      <w:bCs/>
      <w:kern w:val="44"/>
      <w:sz w:val="32"/>
      <w:szCs w:val="44"/>
    </w:rPr>
  </w:style>
  <w:style w:type="paragraph" w:styleId="2">
    <w:name w:val="heading 2"/>
    <w:basedOn w:val="a"/>
    <w:next w:val="a"/>
    <w:link w:val="20"/>
    <w:uiPriority w:val="9"/>
    <w:qFormat/>
    <w:pPr>
      <w:keepNext/>
      <w:keepLines/>
      <w:spacing w:line="560" w:lineRule="exact"/>
      <w:outlineLvl w:val="1"/>
    </w:pPr>
    <w:rPr>
      <w:rFonts w:ascii="Calibri Light" w:eastAsia="楷体" w:hAnsi="Calibri Light"/>
      <w:b/>
      <w:bCs/>
      <w:sz w:val="32"/>
      <w:szCs w:val="32"/>
    </w:rPr>
  </w:style>
  <w:style w:type="paragraph" w:styleId="3">
    <w:name w:val="heading 3"/>
    <w:basedOn w:val="a"/>
    <w:next w:val="a"/>
    <w:link w:val="30"/>
    <w:uiPriority w:val="9"/>
    <w:qFormat/>
    <w:pPr>
      <w:keepNext/>
      <w:keepLines/>
      <w:spacing w:line="560" w:lineRule="exact"/>
      <w:outlineLvl w:val="2"/>
    </w:pPr>
    <w:rPr>
      <w:rFonts w:eastAsia="微软简仿宋"/>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
    <w:qFormat/>
    <w:rPr>
      <w:rFonts w:eastAsia="黑体"/>
      <w:b/>
      <w:bCs/>
      <w:kern w:val="44"/>
      <w:sz w:val="32"/>
      <w:szCs w:val="44"/>
    </w:rPr>
  </w:style>
  <w:style w:type="character" w:customStyle="1" w:styleId="20">
    <w:name w:val="标题 2 字符"/>
    <w:link w:val="2"/>
    <w:uiPriority w:val="9"/>
    <w:rPr>
      <w:rFonts w:ascii="Calibri Light" w:eastAsia="楷体" w:hAnsi="Calibri Light" w:cs="黑体"/>
      <w:b/>
      <w:bCs/>
      <w:sz w:val="32"/>
      <w:szCs w:val="32"/>
    </w:rPr>
  </w:style>
  <w:style w:type="character" w:customStyle="1" w:styleId="30">
    <w:name w:val="标题 3 字符"/>
    <w:link w:val="3"/>
    <w:uiPriority w:val="9"/>
    <w:semiHidden/>
    <w:rPr>
      <w:rFonts w:eastAsia="微软简仿宋"/>
      <w:b/>
      <w:bCs/>
      <w:sz w:val="32"/>
      <w:szCs w:val="32"/>
    </w:rPr>
  </w:style>
  <w:style w:type="paragraph" w:styleId="a3">
    <w:name w:val="annotation text"/>
    <w:basedOn w:val="a"/>
    <w:link w:val="a4"/>
    <w:unhideWhenUsed/>
    <w:pPr>
      <w:jc w:val="left"/>
    </w:pPr>
  </w:style>
  <w:style w:type="character" w:customStyle="1" w:styleId="a4">
    <w:name w:val="批注文字 字符"/>
    <w:basedOn w:val="a0"/>
    <w:link w:val="a3"/>
  </w:style>
  <w:style w:type="paragraph" w:styleId="a5">
    <w:name w:val="Balloon Text"/>
    <w:basedOn w:val="a"/>
    <w:link w:val="a6"/>
    <w:uiPriority w:val="99"/>
    <w:unhideWhenUsed/>
    <w:rPr>
      <w:sz w:val="18"/>
      <w:szCs w:val="18"/>
    </w:rPr>
  </w:style>
  <w:style w:type="character" w:customStyle="1" w:styleId="a6">
    <w:name w:val="批注框文本 字符"/>
    <w:link w:val="a5"/>
    <w:uiPriority w:val="99"/>
    <w:semiHidden/>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character" w:customStyle="1" w:styleId="a8">
    <w:name w:val="页脚 字符"/>
    <w:link w:val="a7"/>
    <w:uiPriority w:val="99"/>
    <w:rPr>
      <w:sz w:val="18"/>
      <w:szCs w:val="18"/>
    </w:rPr>
  </w:style>
  <w:style w:type="paragraph" w:styleId="a9">
    <w:name w:val="header"/>
    <w:basedOn w:val="a"/>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w:type="character" w:customStyle="1" w:styleId="aa">
    <w:name w:val="页眉 字符"/>
    <w:link w:val="a9"/>
    <w:qFormat/>
    <w:rPr>
      <w:rFonts w:ascii="Times New Roman" w:eastAsia="宋体" w:hAnsi="Times New Roman" w:cs="Times New Roman"/>
      <w:sz w:val="18"/>
      <w:szCs w:val="20"/>
    </w:rPr>
  </w:style>
  <w:style w:type="paragraph" w:styleId="ab">
    <w:name w:val="Normal (Web)"/>
    <w:unhideWhenUsed/>
    <w:pPr>
      <w:spacing w:before="100" w:beforeAutospacing="1" w:after="100" w:afterAutospacing="1"/>
    </w:pPr>
    <w:rPr>
      <w:sz w:val="24"/>
    </w:rPr>
  </w:style>
  <w:style w:type="paragraph" w:styleId="ac">
    <w:name w:val="annotation subject"/>
    <w:basedOn w:val="a3"/>
    <w:next w:val="a3"/>
    <w:link w:val="ad"/>
    <w:uiPriority w:val="99"/>
    <w:unhideWhenUsed/>
    <w:rPr>
      <w:b/>
      <w:bCs/>
    </w:rPr>
  </w:style>
  <w:style w:type="character" w:customStyle="1" w:styleId="ad">
    <w:name w:val="批注主题 字符"/>
    <w:link w:val="ac"/>
    <w:uiPriority w:val="99"/>
    <w:semiHidden/>
    <w:qFormat/>
    <w:rPr>
      <w:b/>
      <w:bCs/>
    </w:rPr>
  </w:style>
  <w:style w:type="character" w:styleId="ae">
    <w:name w:val="annotation reference"/>
    <w:uiPriority w:val="99"/>
    <w:unhideWhenUsed/>
    <w:rPr>
      <w:sz w:val="21"/>
      <w:szCs w:val="21"/>
    </w:rPr>
  </w:style>
  <w:style w:type="paragraph" w:customStyle="1" w:styleId="CharCharCharCharCharCharCharCharCharCharCharChar">
    <w:name w:val="Char Char Char Char Char Char Char Char Char Char Char Char"/>
    <w:basedOn w:val="a"/>
    <w:pPr>
      <w:widowControl/>
      <w:spacing w:after="160" w:line="240" w:lineRule="exact"/>
      <w:jc w:val="left"/>
    </w:pPr>
    <w:rPr>
      <w:rFonts w:ascii="Tahoma" w:hAnsi="Tahoma" w:cs="Tahoma"/>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header1.xml" Type="http://schemas.openxmlformats.org/officeDocument/2006/relationships/header"/><Relationship Id="rId8" Target="footer1.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1906</Words>
  <Characters>10866</Characters>
  <Application>Microsoft Office Word</Application>
  <DocSecurity>0</DocSecurity>
  <PresentationFormat/>
  <Lines>90</Lines>
  <Paragraphs>25</Paragraphs>
  <Slides>0</Slides>
  <Notes>0</Notes>
  <HiddenSlides>0</HiddenSlides>
  <MMClips>0</MMClips>
  <ScaleCrop>false</ScaleCrop>
  <Manager/>
  <Company/>
  <LinksUpToDate>false</LinksUpToDate>
  <CharactersWithSpaces>12747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2023-12-25T02:28:00Z</dcterms:created>
  <dc:creator>产品营销部</dc:creator>
  <cp:keywords>信息保护法</cp:keywords>
  <cp:lastModifiedBy>石 金</cp:lastModifiedBy>
  <cp:lastPrinted>2021-06-10T14:40:00Z</cp:lastPrinted>
  <dcterms:modified xsi:type="dcterms:W3CDTF">2023-12-25T02:29:00Z</dcterms:modified>
  <cp:revision>3</cp:revision>
  <dc:title>华夏理财有限责任公司理财产品投资协议书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81F05A47124D4FF6887B34A35590F93B</vt:lpwstr>
  </property>
</Properties>
</file>