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华夏理财固定收益纯债型一年定开理财产品</w:t>
      </w:r>
      <w:r>
        <w:rPr>
          <w:rFonts w:hint="eastAsia" w:eastAsia="黑体"/>
          <w:bCs/>
          <w:kern w:val="2"/>
          <w:sz w:val="36"/>
          <w:szCs w:val="36"/>
          <w:lang w:val="en-US" w:eastAsia="zh-CN"/>
        </w:rPr>
        <w:t>8</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华夏理财固定收益纯债型一年定开理财产品</w:t>
            </w:r>
            <w:r>
              <w:rPr>
                <w:rFonts w:hint="eastAsia" w:ascii="仿宋" w:hAnsi="仿宋" w:eastAsia="仿宋"/>
                <w:b/>
                <w:bCs/>
                <w:szCs w:val="21"/>
                <w:lang w:val="en-US" w:eastAsia="zh-CN"/>
              </w:rPr>
              <w:t>8</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A份额简称：“华夏理财固收纯债一年定开</w:t>
            </w:r>
            <w:r>
              <w:rPr>
                <w:rFonts w:hint="eastAsia" w:ascii="仿宋" w:hAnsi="仿宋" w:eastAsia="仿宋"/>
                <w:b/>
                <w:bCs/>
                <w:szCs w:val="21"/>
                <w:lang w:val="en-US" w:eastAsia="zh-CN"/>
              </w:rPr>
              <w:t>8</w:t>
            </w:r>
            <w:r>
              <w:rPr>
                <w:rFonts w:hint="eastAsia" w:ascii="仿宋" w:hAnsi="仿宋" w:eastAsia="仿宋"/>
                <w:b/>
                <w:bCs/>
                <w:szCs w:val="21"/>
              </w:rPr>
              <w:t>号A”</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B份额简称：“华夏理财固收纯债一年定开</w:t>
            </w:r>
            <w:r>
              <w:rPr>
                <w:rFonts w:hint="eastAsia" w:ascii="仿宋" w:hAnsi="仿宋" w:eastAsia="仿宋"/>
                <w:b/>
                <w:bCs/>
                <w:szCs w:val="21"/>
                <w:lang w:val="en-US" w:eastAsia="zh-CN"/>
              </w:rPr>
              <w:t>8</w:t>
            </w:r>
            <w:r>
              <w:rPr>
                <w:rFonts w:hint="eastAsia" w:ascii="仿宋" w:hAnsi="仿宋" w:eastAsia="仿宋"/>
                <w:b/>
                <w:bCs/>
                <w:szCs w:val="21"/>
              </w:rPr>
              <w:t>号B”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2111330</w:t>
            </w:r>
            <w:r>
              <w:rPr>
                <w:rFonts w:hint="eastAsia" w:ascii="仿宋" w:hAnsi="仿宋" w:eastAsia="仿宋"/>
                <w:bCs/>
                <w:szCs w:val="21"/>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2111330</w:t>
            </w:r>
            <w:r>
              <w:rPr>
                <w:rFonts w:hint="eastAsia" w:ascii="仿宋" w:hAnsi="仿宋" w:eastAsia="仿宋"/>
                <w:bCs/>
                <w:szCs w:val="21"/>
                <w:lang w:val="en-US" w:eastAsia="zh-CN"/>
              </w:rPr>
              <w:t>8</w:t>
            </w:r>
            <w:r>
              <w:rPr>
                <w:rFonts w:hint="eastAsia" w:ascii="仿宋" w:hAnsi="仿宋" w:eastAsia="仿宋"/>
                <w:bCs/>
                <w:szCs w:val="21"/>
              </w:rPr>
              <w:t>A</w:t>
            </w:r>
          </w:p>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2111330</w:t>
            </w:r>
            <w:r>
              <w:rPr>
                <w:rFonts w:hint="eastAsia" w:ascii="仿宋" w:hAnsi="仿宋" w:eastAsia="仿宋"/>
                <w:bCs/>
                <w:szCs w:val="21"/>
                <w:lang w:val="en-US" w:eastAsia="zh-CN"/>
              </w:rPr>
              <w:t>8</w:t>
            </w:r>
            <w:r>
              <w:rPr>
                <w:rFonts w:hint="eastAsia" w:ascii="仿宋" w:hAnsi="仿宋" w:eastAsia="仿宋"/>
                <w:bCs/>
                <w:szCs w:val="21"/>
              </w:rPr>
              <w:t>B（招商银行销售代码：HX02020</w:t>
            </w:r>
            <w:r>
              <w:rPr>
                <w:rFonts w:hint="eastAsia" w:ascii="仿宋" w:hAnsi="仿宋" w:eastAsia="仿宋"/>
                <w:bCs/>
                <w:szCs w:val="21"/>
                <w:lang w:val="en-US" w:eastAsia="zh-CN"/>
              </w:rPr>
              <w:t>6</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Z700392100048</w:t>
            </w:r>
            <w:r>
              <w:rPr>
                <w:rFonts w:hint="eastAsia" w:ascii="仿宋" w:hAnsi="仿宋" w:eastAsia="仿宋"/>
                <w:bCs/>
                <w:szCs w:val="21"/>
                <w:lang w:val="en-US" w:eastAsia="zh-CN"/>
              </w:rPr>
              <w:t>8</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2.30%-2</w:t>
            </w:r>
            <w:r>
              <w:rPr>
                <w:rFonts w:ascii="仿宋" w:hAnsi="仿宋" w:eastAsia="仿宋" w:cs="Cambria"/>
                <w:bCs/>
                <w:szCs w:val="21"/>
              </w:rPr>
              <w:t>.</w:t>
            </w:r>
            <w:r>
              <w:rPr>
                <w:rFonts w:hint="eastAsia" w:ascii="仿宋" w:hAnsi="仿宋" w:eastAsia="仿宋" w:cs="Cambria"/>
                <w:bCs/>
                <w:szCs w:val="21"/>
                <w:lang w:val="en-US" w:eastAsia="zh-CN"/>
              </w:rPr>
              <w:t>9</w:t>
            </w:r>
            <w:r>
              <w:rPr>
                <w:rFonts w:ascii="仿宋" w:hAnsi="仿宋" w:eastAsia="仿宋" w:cs="Cambria"/>
                <w:bCs/>
                <w:szCs w:val="21"/>
              </w:rPr>
              <w:t>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2.40%-</w:t>
            </w:r>
            <w:r>
              <w:rPr>
                <w:rFonts w:ascii="仿宋" w:hAnsi="仿宋" w:eastAsia="仿宋" w:cs="Cambria"/>
                <w:bCs/>
                <w:szCs w:val="21"/>
              </w:rPr>
              <w:t>3.</w:t>
            </w:r>
            <w:r>
              <w:rPr>
                <w:rFonts w:hint="eastAsia" w:ascii="仿宋" w:hAnsi="仿宋" w:eastAsia="仿宋" w:cs="Cambria"/>
                <w:bCs/>
                <w:szCs w:val="21"/>
                <w:lang w:val="en-US" w:eastAsia="zh-CN"/>
              </w:rPr>
              <w:t>0</w:t>
            </w:r>
            <w:r>
              <w:rPr>
                <w:rFonts w:ascii="仿宋" w:hAnsi="仿宋" w:eastAsia="仿宋" w:cs="Cambria"/>
                <w:bCs/>
                <w:szCs w:val="21"/>
              </w:rPr>
              <w:t>0%</w:t>
            </w:r>
            <w:r>
              <w:rPr>
                <w:rFonts w:hint="eastAsia" w:ascii="仿宋" w:hAnsi="仿宋" w:eastAsia="仿宋" w:cs="Cambria"/>
                <w:bCs/>
                <w:szCs w:val="21"/>
              </w:rPr>
              <w:t>（年化）。以产品投资现金及利率债仓位0-10%，信用债仓位90%-130%，组合杠杆率100%-1</w:t>
            </w:r>
            <w:r>
              <w:rPr>
                <w:rFonts w:hint="eastAsia" w:ascii="仿宋" w:hAnsi="仿宋" w:eastAsia="仿宋" w:cs="Cambria"/>
                <w:bCs/>
                <w:szCs w:val="21"/>
                <w:lang w:val="en-US" w:eastAsia="zh-CN"/>
              </w:rPr>
              <w:t>4</w:t>
            </w:r>
            <w:r>
              <w:rPr>
                <w:rFonts w:hint="eastAsia" w:ascii="仿宋" w:hAnsi="仿宋" w:eastAsia="仿宋" w:cs="Cambria"/>
                <w:bCs/>
                <w:szCs w:val="21"/>
              </w:rPr>
              <w:t>0%为例，参考中债-利率债总财富指数、中债-信用债总财富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ascii="仿宋" w:hAnsi="仿宋" w:eastAsia="仿宋"/>
                <w:bCs/>
                <w:szCs w:val="21"/>
              </w:rPr>
              <w:t>1</w:t>
            </w:r>
            <w:r>
              <w:rPr>
                <w:rFonts w:hint="eastAsia" w:ascii="仿宋" w:hAnsi="仿宋" w:eastAsia="仿宋"/>
                <w:bCs/>
                <w:szCs w:val="21"/>
                <w:lang w:val="en-US" w:eastAsia="zh-CN"/>
              </w:rPr>
              <w:t>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5</w:t>
            </w:r>
            <w:r>
              <w:rPr>
                <w:rFonts w:hint="eastAsia" w:ascii="仿宋" w:hAnsi="仿宋" w:eastAsia="仿宋"/>
                <w:bCs/>
                <w:szCs w:val="21"/>
              </w:rPr>
              <w:t>月</w:t>
            </w:r>
            <w:r>
              <w:rPr>
                <w:rFonts w:ascii="仿宋" w:hAnsi="仿宋" w:eastAsia="仿宋"/>
                <w:bCs/>
                <w:szCs w:val="21"/>
              </w:rPr>
              <w:t>2</w:t>
            </w:r>
            <w:r>
              <w:rPr>
                <w:rFonts w:hint="eastAsia" w:ascii="仿宋" w:hAnsi="仿宋" w:eastAsia="仿宋"/>
                <w:bCs/>
                <w:szCs w:val="21"/>
                <w:lang w:val="en-US" w:eastAsia="zh-CN"/>
              </w:rPr>
              <w:t>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w:t>
            </w: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日（含）起连续3个工作日开放，开放期/开放日如遇非工作日则顺延至下一个工作日。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w:t>
            </w:r>
            <w:r>
              <w:rPr>
                <w:rFonts w:ascii="仿宋" w:hAnsi="仿宋" w:eastAsia="仿宋"/>
                <w:b/>
                <w:bCs/>
                <w:szCs w:val="21"/>
              </w:rPr>
              <w:t>0.30%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B</w:t>
            </w:r>
            <w:r>
              <w:rPr>
                <w:rFonts w:hint="eastAsia" w:ascii="仿宋" w:hAnsi="仿宋" w:eastAsia="仿宋"/>
                <w:b/>
                <w:bCs/>
                <w:szCs w:val="21"/>
              </w:rPr>
              <w:t>份额：</w:t>
            </w:r>
            <w:r>
              <w:rPr>
                <w:rFonts w:ascii="仿宋" w:hAnsi="仿宋" w:eastAsia="仿宋"/>
                <w:b/>
                <w:bCs/>
                <w:szCs w:val="21"/>
              </w:rPr>
              <w:t>0.20%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highlight w:val="none"/>
              </w:rPr>
            </w:pPr>
            <w:r>
              <w:rPr>
                <w:rFonts w:hint="eastAsia" w:ascii="仿宋" w:hAnsi="仿宋" w:eastAsia="仿宋"/>
                <w:b/>
                <w:bCs/>
                <w:szCs w:val="21"/>
                <w:highlight w:val="none"/>
              </w:rPr>
              <w:t>A份额超额管理费计提基准为</w:t>
            </w:r>
            <w:r>
              <w:rPr>
                <w:rFonts w:hint="eastAsia" w:ascii="仿宋" w:hAnsi="仿宋" w:eastAsia="仿宋"/>
                <w:b/>
                <w:bCs/>
                <w:szCs w:val="21"/>
                <w:highlight w:val="none"/>
                <w:lang w:val="en-US" w:eastAsia="zh-CN"/>
              </w:rPr>
              <w:t>2</w:t>
            </w:r>
            <w:r>
              <w:rPr>
                <w:rFonts w:ascii="仿宋" w:hAnsi="仿宋" w:eastAsia="仿宋"/>
                <w:b/>
                <w:bCs/>
                <w:szCs w:val="21"/>
                <w:highlight w:val="none"/>
              </w:rPr>
              <w:t>.</w:t>
            </w:r>
            <w:r>
              <w:rPr>
                <w:rFonts w:hint="eastAsia" w:ascii="仿宋" w:hAnsi="仿宋" w:eastAsia="仿宋"/>
                <w:b/>
                <w:bCs/>
                <w:szCs w:val="21"/>
                <w:highlight w:val="none"/>
                <w:lang w:val="en-US" w:eastAsia="zh-CN"/>
              </w:rPr>
              <w:t>9</w:t>
            </w:r>
            <w:r>
              <w:rPr>
                <w:rFonts w:ascii="仿宋" w:hAnsi="仿宋" w:eastAsia="仿宋"/>
                <w:b/>
                <w:bCs/>
                <w:szCs w:val="21"/>
                <w:highlight w:val="none"/>
              </w:rPr>
              <w:t>0%</w:t>
            </w:r>
            <w:r>
              <w:rPr>
                <w:rFonts w:hint="eastAsia" w:ascii="仿宋" w:hAnsi="仿宋" w:eastAsia="仿宋"/>
                <w:b/>
                <w:bCs/>
                <w:szCs w:val="21"/>
                <w:highlight w:val="none"/>
              </w:rPr>
              <w:t>（年化）；</w:t>
            </w:r>
            <w:r>
              <w:rPr>
                <w:rFonts w:ascii="仿宋" w:hAnsi="仿宋" w:eastAsia="仿宋"/>
                <w:b/>
                <w:bCs/>
                <w:szCs w:val="21"/>
                <w:highlight w:val="none"/>
              </w:rPr>
              <w:t>B</w:t>
            </w:r>
            <w:r>
              <w:rPr>
                <w:rFonts w:hint="eastAsia" w:ascii="仿宋" w:hAnsi="仿宋" w:eastAsia="仿宋"/>
                <w:b/>
                <w:bCs/>
                <w:szCs w:val="21"/>
                <w:highlight w:val="none"/>
              </w:rPr>
              <w:t>份额超额管理费计提基准为</w:t>
            </w:r>
            <w:r>
              <w:rPr>
                <w:rFonts w:ascii="仿宋" w:hAnsi="仿宋" w:eastAsia="仿宋"/>
                <w:b/>
                <w:bCs/>
                <w:szCs w:val="21"/>
                <w:highlight w:val="none"/>
              </w:rPr>
              <w:t>3.</w:t>
            </w:r>
            <w:r>
              <w:rPr>
                <w:rFonts w:hint="eastAsia" w:ascii="仿宋" w:hAnsi="仿宋" w:eastAsia="仿宋"/>
                <w:b/>
                <w:bCs/>
                <w:szCs w:val="21"/>
                <w:highlight w:val="none"/>
                <w:lang w:val="en-US" w:eastAsia="zh-CN"/>
              </w:rPr>
              <w:t>0</w:t>
            </w:r>
            <w:r>
              <w:rPr>
                <w:rFonts w:ascii="仿宋" w:hAnsi="仿宋" w:eastAsia="仿宋"/>
                <w:b/>
                <w:bCs/>
                <w:szCs w:val="21"/>
                <w:highlight w:val="none"/>
              </w:rPr>
              <w:t>0%</w:t>
            </w:r>
            <w:r>
              <w:rPr>
                <w:rFonts w:hint="eastAsia" w:ascii="仿宋" w:hAnsi="仿宋" w:eastAsia="仿宋"/>
                <w:b/>
                <w:bCs/>
                <w:szCs w:val="21"/>
                <w:highlight w:val="none"/>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产品成立每满半年后，管理人可根据投资情况决定是否分红，若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如管理人</w:t>
            </w:r>
            <w:r>
              <w:rPr>
                <w:rFonts w:ascii="仿宋" w:hAnsi="仿宋" w:eastAsia="仿宋" w:cs="宋体"/>
                <w:kern w:val="0"/>
                <w:szCs w:val="21"/>
              </w:rPr>
              <w:t>决定分红，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本产品说明书约定的信息披露渠道公布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、标准化债权类资产等。</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2" w:firstLineChars="200"/>
        <w:contextualSpacing/>
        <w:jc w:val="left"/>
        <w:rPr>
          <w:rFonts w:hint="eastAsia" w:ascii="仿宋" w:hAnsi="仿宋" w:eastAsia="仿宋" w:cs="宋体"/>
          <w:color w:val="000000"/>
          <w:kern w:val="0"/>
          <w:sz w:val="24"/>
        </w:rPr>
      </w:pPr>
      <w:r>
        <w:rPr>
          <w:rFonts w:hint="eastAsia" w:ascii="仿宋" w:hAnsi="仿宋" w:eastAsia="仿宋" w:cs="宋体"/>
          <w:b/>
          <w:bCs/>
          <w:color w:val="000000"/>
          <w:kern w:val="0"/>
          <w:sz w:val="24"/>
        </w:rPr>
        <w:t>本产品如投资不存在活跃交易市场，并且需要采用估值技术确定公允价值的资产，则对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比例将不超过理财产品净资产的50%。非因产品管理人主观因素导致突破前款约定的比例限制的，本产品将</w:t>
      </w:r>
      <w:r>
        <w:rPr>
          <w:rFonts w:ascii="仿宋" w:hAnsi="仿宋" w:eastAsia="仿宋" w:cs="宋体"/>
          <w:b/>
          <w:bCs/>
          <w:color w:val="000000"/>
          <w:kern w:val="0"/>
          <w:sz w:val="24"/>
        </w:rPr>
        <w:t>在上述因素影响消除前</w:t>
      </w:r>
      <w:r>
        <w:rPr>
          <w:rFonts w:hint="eastAsia" w:ascii="仿宋" w:hAnsi="仿宋" w:eastAsia="仿宋" w:cs="宋体"/>
          <w:b/>
          <w:bCs/>
          <w:color w:val="000000"/>
          <w:kern w:val="0"/>
          <w:sz w:val="24"/>
        </w:rPr>
        <w:t>不再新增投资上述资产。</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hint="eastAsia" w:eastAsia="仿宋"/>
                <w:color w:val="000000"/>
                <w:kern w:val="0"/>
                <w:sz w:val="24"/>
                <w:lang w:eastAsia="zh-CN"/>
              </w:rPr>
            </w:pPr>
            <w:r>
              <w:rPr>
                <w:rFonts w:hint="eastAsia" w:ascii="仿宋" w:hAnsi="仿宋" w:eastAsia="仿宋" w:cs="宋体"/>
                <w:color w:val="000000"/>
                <w:kern w:val="0"/>
                <w:sz w:val="24"/>
              </w:rPr>
              <w:t>货币市场</w:t>
            </w:r>
            <w:r>
              <w:rPr>
                <w:rFonts w:hint="eastAsia" w:ascii="仿宋" w:hAnsi="仿宋" w:eastAsia="仿宋" w:cs="宋体"/>
                <w:color w:val="000000"/>
                <w:kern w:val="0"/>
                <w:sz w:val="24"/>
                <w:lang w:val="en-US" w:eastAsia="zh-CN"/>
              </w:rPr>
              <w:t>工具</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管理人应当自理财产品成立日起</w:t>
      </w:r>
      <w:r>
        <w:rPr>
          <w:rFonts w:ascii="仿宋" w:hAnsi="仿宋" w:eastAsia="仿宋" w:cs="宋体"/>
          <w:b/>
          <w:bCs/>
          <w:kern w:val="0"/>
          <w:sz w:val="24"/>
        </w:rPr>
        <w:t>1</w:t>
      </w:r>
      <w:r>
        <w:rPr>
          <w:rFonts w:hint="eastAsia" w:ascii="仿宋" w:hAnsi="仿宋" w:eastAsia="仿宋" w:cs="宋体"/>
          <w:b/>
          <w:bCs/>
          <w:kern w:val="0"/>
          <w:sz w:val="24"/>
        </w:rPr>
        <w:t>个月内使理财产品的投资比例符合上述约定。</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本理财产品所投资的货币市场工具、标准化债权类资产以及资产管理产品等资产。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s="宋体"/>
          <w:color w:val="000000"/>
          <w:kern w:val="0"/>
          <w:sz w:val="24"/>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1"/>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21113308B</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365天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472c7184"/>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472c7184"/>
        <w:numPr>
          <w:ins w:id="0" w:author="张晓华" w:date="2021-07-12T15:01:00Z"/>
        </w:numPr>
        <w:spacing w:line="360" w:lineRule="exact"/>
        <w:jc w:val="left"/>
        <w:rPr>
          <w:rFonts w:hint="eastAsia"/>
        </w:rPr>
      </w:pPr>
    </w:p>
    <w:p w14:paraId="4DE92349" w14:textId="77777777" w:rsidR="00000000" w:rsidRDefault="00000000">
      <w:pPr>
        <w:pStyle w:val="472c7184"/>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472c7184"/>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472c7184"/>
        <w:spacing w:line="360" w:lineRule="exact"/>
        <w:rPr>
          <w:rFonts w:ascii="微软简标宋" w:eastAsia="微软简标宋" w:hAnsi="宋体" w:cs="宋体" w:hint="eastAsia"/>
          <w:sz w:val="24"/>
        </w:rPr>
      </w:pPr>
    </w:p>
    <w:p w14:paraId="6A15CA0A" w14:textId="77777777" w:rsidR="00000000" w:rsidRDefault="00000000">
      <w:pPr>
        <w:pStyle w:val="472c7184"/>
        <w:spacing w:line="360" w:lineRule="exact"/>
        <w:jc w:val="center"/>
        <w:rPr>
          <w:rFonts w:ascii="微软简标宋" w:eastAsia="微软简标宋" w:hAnsi="宋体" w:cs="宋体" w:hint="eastAsia"/>
          <w:sz w:val="24"/>
        </w:rPr>
      </w:pPr>
    </w:p>
    <w:p w14:paraId="60F4CA28" w14:textId="77777777" w:rsidR="00000000" w:rsidRDefault="00000000">
      <w:pPr>
        <w:pStyle w:val="472c7184"/>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紫金农商银行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472c7184"/>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472c7184"/>
        <w:spacing w:line="360" w:lineRule="exact"/>
        <w:ind w:left="180" w:firstLineChars="200" w:firstLine="420"/>
        <w:rPr>
          <w:rFonts w:ascii="微软简仿宋" w:eastAsia="微软简仿宋" w:hint="eastAsia"/>
          <w:szCs w:val="21"/>
        </w:rPr>
      </w:pPr>
    </w:p>
    <w:p w14:paraId="20DC3CDD" w14:textId="77777777" w:rsidR="00000000" w:rsidRDefault="00000000">
      <w:pPr>
        <w:pStyle w:val="472c7184"/>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472c7184"/>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07391e6c"/>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472c7184"/>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紫金农商银行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472c7184"/>
        <w:rPr>
          <w:rFonts w:ascii="微软简仿宋" w:eastAsia="微软简仿宋" w:hint="eastAsia"/>
          <w:b/>
          <w:bCs/>
          <w:szCs w:val="21"/>
        </w:rPr>
      </w:pPr>
    </w:p>
    <w:p w14:paraId="695A3120" w14:textId="77777777" w:rsidR="00000000" w:rsidRDefault="00000000">
      <w:pPr>
        <w:pStyle w:val="472c7184"/>
        <w:rPr>
          <w:rFonts w:ascii="微软简仿宋" w:eastAsia="微软简仿宋" w:hint="eastAsia"/>
          <w:b/>
          <w:bCs/>
          <w:szCs w:val="21"/>
        </w:rPr>
      </w:pPr>
    </w:p>
    <w:p w14:paraId="441B80B3" w14:textId="77777777" w:rsidR="00000000" w:rsidRDefault="00000000">
      <w:pPr>
        <w:pStyle w:val="472c7184"/>
        <w:rPr>
          <w:rFonts w:ascii="微软简仿宋" w:eastAsia="微软简仿宋" w:hint="eastAsia"/>
          <w:b/>
          <w:bCs/>
          <w:szCs w:val="21"/>
        </w:rPr>
      </w:pPr>
    </w:p>
    <w:p w14:paraId="6E253854" w14:textId="77777777" w:rsidR="00000000" w:rsidRDefault="00000000">
      <w:pPr>
        <w:pStyle w:val="472c7184"/>
        <w:rPr>
          <w:rFonts w:ascii="微软简仿宋" w:eastAsia="微软简仿宋" w:hint="eastAsia"/>
          <w:b/>
          <w:bCs/>
          <w:szCs w:val="21"/>
        </w:rPr>
      </w:pPr>
    </w:p>
    <w:p w14:paraId="24EEDE89" w14:textId="77777777" w:rsidR="00000000" w:rsidRDefault="00000000">
      <w:pPr>
        <w:pStyle w:val="472c7184"/>
        <w:rPr>
          <w:rFonts w:ascii="微软简仿宋" w:eastAsia="微软简仿宋" w:hint="eastAsia"/>
          <w:b/>
          <w:bCs/>
          <w:szCs w:val="21"/>
        </w:rPr>
      </w:pPr>
    </w:p>
    <w:p w14:paraId="7ADBF686" w14:textId="77777777" w:rsidR="006D7546" w:rsidRDefault="00000000">
      <w:pPr>
        <w:pStyle w:val="472c7184"/>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472c7184"/>
        <w:pageBreakBefore w:val="true"/>
      </w:pPr>
    </w:p>
    <w:p w14:paraId="69997647" w14:textId="06CF27DE" w:rsidR="0074532A" w:rsidRDefault="0054018B">
      <w:pPr>
        <w:pStyle w:val="b0dc9678"/>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b0dc9678"/>
        <w:spacing w:line="360" w:lineRule="auto"/>
        <w:jc w:val="center"/>
        <w:rPr>
          <w:rFonts w:ascii="微软简标宋" w:eastAsia="微软简标宋"/>
          <w:b/>
          <w:sz w:val="32"/>
          <w:szCs w:val="21"/>
        </w:rPr>
      </w:pPr>
    </w:p>
    <w:p w14:paraId="2FC2DCEC" w14:textId="77777777" w:rsidR="0074532A" w:rsidRDefault="00000000">
      <w:pPr>
        <w:pStyle w:val="b0dc9678"/>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b0dc9678"/>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b0dc9678"/>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b0dc9678"/>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紫金农商银行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b0dc9678"/>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b0dc9678"/>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b0dc9678"/>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b0dc967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b0dc9678"/>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b0dc967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b0dc967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b0dc9678"/>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b0dc967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b0dc967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b0dc967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b0dc967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b0dc967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b0dc967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b0dc9678"/>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b0dc967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b0dc9678"/>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b0dc9678"/>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b0dc967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b0dc967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b0dc967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b0dc967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b0dc967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b0dc967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b0dc967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b0dc9678"/>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b0dc967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b0dc9678"/>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b0dc9678"/>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b0dc9678"/>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b0dc9678"/>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b0dc967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b0dc9678"/>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b0dc9678"/>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b0dc9678"/>
        <w:adjustRightInd w:val="0"/>
        <w:snapToGrid w:val="0"/>
        <w:spacing w:line="360" w:lineRule="auto"/>
        <w:ind w:firstLineChars="200" w:firstLine="420"/>
      </w:pPr>
    </w:p>
    <w:p w14:paraId="53F741B5" w14:textId="77777777" w:rsidR="0074532A" w:rsidRDefault="00000000">
      <w:pPr>
        <w:pStyle w:val="b0dc967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b0dc9678"/>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b0dc9678"/>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b0dc9678"/>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b0dc9678"/>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b0dc9678"/>
        <w:pageBreakBefore w:val="true"/>
      </w:pPr>
    </w:p>
    <w:p w14:paraId="1A5B5AAC" w14:textId="77777777" w:rsidR="00584B3C" w:rsidRDefault="00000000">
      <w:pPr>
        <w:pStyle w:val="080a90b9"/>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080a90b9"/>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080a90b9"/>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080a90b9"/>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紫金农商银行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080a90b9"/>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080a90b9"/>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080a90b9"/>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紫金农商银行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080a90b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080a90b9"/>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080a90b9"/>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080a90b9"/>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080a90b9"/>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紫金农商银行</w:t>
      </w:r>
    </w:p>
    <w:p w14:paraId="4C8D7F7B" w14:textId="017276D9" w:rsidR="00584B3C" w:rsidRDefault="00000000">
      <w:pPr>
        <w:pStyle w:val="080a90b9"/>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赵远宽</w:t>
      </w:r>
    </w:p>
    <w:p w14:paraId="6B606454" w14:textId="32B15ABB" w:rsidR="00584B3C" w:rsidRDefault="00000000">
      <w:pPr>
        <w:pStyle w:val="080a90b9"/>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江苏省南京建邺区沙洲街道中胜社区</w:t>
      </w:r>
    </w:p>
    <w:p w14:paraId="6BF5D1C4" w14:textId="4FF04951" w:rsidR="00584B3C" w:rsidRDefault="00000000">
      <w:pPr>
        <w:pStyle w:val="080a90b9"/>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210004</w:t>
      </w:r>
    </w:p>
    <w:p w14:paraId="507D31BB" w14:textId="6B57002C" w:rsidR="00584B3C" w:rsidRDefault="00000000">
      <w:pPr>
        <w:pStyle w:val="080a90b9"/>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www.zjrcbank.com</w:t>
      </w:r>
    </w:p>
    <w:p w14:paraId="6DE9B191" w14:textId="70444A17" w:rsidR="00584B3C" w:rsidRDefault="00000000">
      <w:pPr>
        <w:pStyle w:val="080a90b9"/>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96008</w:t>
      </w:r>
    </w:p>
    <w:p w14:paraId="394DF153" w14:textId="77777777" w:rsidR="00584B3C" w:rsidRDefault="00584B3C">
      <w:pPr>
        <w:pStyle w:val="080a90b9"/>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080a90b9"/>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080a90b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080a90b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080a90b9"/>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080a90b9"/>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080a90b9"/>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080a90b9"/>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080a90b9"/>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080a90b9"/>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080a90b9"/>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080a90b9"/>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080a90b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080a90b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080a90b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080a90b9"/>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080a90b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080a90b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080a90b9"/>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080a90b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080a90b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080a90b9"/>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080a90b9"/>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080a90b9"/>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080a90b9"/>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080a90b9"/>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080a90b9"/>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080a90b9"/>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080a90b9"/>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080a90b9"/>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080a90b9"/>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080a90b9"/>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080a90b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080a90b9"/>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080a90b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080a90b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080a90b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080a90b9"/>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080a90b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080a90b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080a90b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080a90b9"/>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080a90b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080a90b9"/>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080a90b9"/>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080a90b9"/>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080a90b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080a90b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080a90b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080a90b9"/>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080a90b9"/>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080a90b9"/>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080a90b9"/>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080a90b9"/>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080a90b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080a90b9"/>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080a90b9"/>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080a90b9"/>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080a90b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080a90b9"/>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_Style 14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72c7184">
    <w:name w:val="Normal472c7184"/>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0cd42bf">
    <w:name w:val="Default Paragraph Fonte0cd42bf"/>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cd2ef01f">
    <w:name w:val="Normal Tablecd2ef01f"/>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82f3b83">
    <w:name w:val="No Listc82f3b83"/>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cd23c72">
    <w:name w:val="批注文字 字符acd23c72"/>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e0cd42bf"/>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fd20b93">
    <w:name w:val="Strong2fd20b93"/>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1357091">
    <w:name w:val="页脚 字符a1357091"/>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e0cd42bf"/>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398730d">
    <w:name w:val="annotation reference6398730d"/>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30ae4aa">
    <w:name w:val="page number330ae4aa"/>
    <w:basedOn w:val="e0cd42bf"/>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7391e6c">
    <w:name w:val="Hyperlink07391e6c"/>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a1df815">
    <w:name w:val="页眉 字符9a1df815"/>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b3fba050">
    <w:name w:val="Emphasisb3fba050"/>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872ef3d">
    <w:name w:val="footerf872ef3d"/>
    <w:basedOn w:val="472c7184"/>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2415f2d">
    <w:name w:val="headerf2415f2d"/>
    <w:basedOn w:val="472c7184"/>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5acd9b4">
    <w:name w:val="Char Char Char Char Char Char Char Char Char Char Char Charc5acd9b4"/>
    <w:basedOn w:val="472c7184"/>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472c7184"/>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6c0e72a">
    <w:name w:val="annotation textc6c0e72a"/>
    <w:basedOn w:val="472c7184"/>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c6c0e72a"/>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7f46e51">
    <w:name w:val="Default37f46e51"/>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0dc9678">
    <w:name w:val="Normalb0dc9678"/>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4a00188">
    <w:name w:val="heading 174a00188"/>
    <w:basedOn w:val="b0dc9678"/>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37a073a">
    <w:name w:val="heading 2637a073a"/>
    <w:basedOn w:val="b0dc9678"/>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f87083c">
    <w:name w:val="heading 3bf87083c"/>
    <w:basedOn w:val="b0dc9678"/>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5e9ec33">
    <w:name w:val="Default Paragraph Fonta5e9ec33"/>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f39de0a4">
    <w:name w:val="Normal Tablef39de0a4"/>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3b81a7f1">
    <w:name w:val="No List3b81a7f1"/>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6f1d08f">
    <w:name w:val="标题 1 字符16f1d08f"/>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a5b5fd6">
    <w:name w:val="标题 2 字符2a5b5fd6"/>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2cd36cd">
    <w:name w:val="annotation textc2cd36cd"/>
    <w:basedOn w:val="b0dc9678"/>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6936227">
    <w:name w:val="批注文字 字符36936227"/>
    <w:basedOn w:val="a5e9ec33"/>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9b8df8e">
    <w:name w:val="Balloon Text29b8df8e"/>
    <w:basedOn w:val="b0dc9678"/>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f16fc0d">
    <w:name w:val="批注框文本 字符4f16fc0d"/>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d1dc055">
    <w:name w:val="footer4d1dc055"/>
    <w:basedOn w:val="b0dc9678"/>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b6329e5">
    <w:name w:val="页脚 字符4b6329e5"/>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c818bd5">
    <w:name w:val="header5c818bd5"/>
    <w:basedOn w:val="b0dc9678"/>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1e24a55">
    <w:name w:val="页眉 字符51e24a55"/>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6851c5e">
    <w:name w:val="Normal (Web)d6851c5e"/>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6a799ad">
    <w:name w:val="annotation subjecte6a799ad"/>
    <w:basedOn w:val="c2cd36cd"/>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db6705e">
    <w:name w:val="批注主题 字符0db6705e"/>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901a720">
    <w:name w:val="annotation reference2901a720"/>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ba13dd72">
    <w:name w:val="Char Char Char Char Char Char Char Char Char Char Char Charba13dd72"/>
    <w:basedOn w:val="b0dc9678"/>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80a90b9">
    <w:name w:val="Normal080a90b9"/>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c0692d5">
    <w:name w:val="Default Paragraph Fontec0692d5"/>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3b3a1fd2">
    <w:name w:val="Normal Table3b3a1fd2"/>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da3d591d">
    <w:name w:val="No Listda3d591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656748c">
    <w:name w:val="annotation textc656748c"/>
    <w:basedOn w:val="080a90b9"/>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6908720">
    <w:name w:val="批注文字 字符06908720"/>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e4a5612">
    <w:name w:val="Body Text Indent5e4a5612"/>
    <w:basedOn w:val="080a90b9"/>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d99e014">
    <w:name w:val="Balloon Text7d99e014"/>
    <w:basedOn w:val="080a90b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3139380">
    <w:name w:val="footer93139380"/>
    <w:basedOn w:val="080a90b9"/>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ce3ab62">
    <w:name w:val="headerdce3ab62"/>
    <w:basedOn w:val="080a90b9"/>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8bc9343">
    <w:name w:val="annotation subject88bc9343"/>
    <w:basedOn w:val="c656748c"/>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0c13039">
    <w:name w:val="批注主题 字符60c13039"/>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819f49ec">
    <w:name w:val="Char Char Char Char Char Char Char Char Char Char Char Char819f49ec"/>
    <w:basedOn w:val="080a90b9"/>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792ed8e">
    <w:name w:val="annotation reference9792ed8e"/>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2024-05-09T09:41:42Z</dcterms:created>
  <dc:creator>Apache POI</dc:creator>
</cp:coreProperties>
</file>